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6FC91" w14:textId="77777777" w:rsidR="00430625" w:rsidRDefault="00430625">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9AF6BB2" w14:textId="0B5E32E5" w:rsidR="00FC56CD" w:rsidRDefault="00FC56CD">
      <w:pPr>
        <w:rPr>
          <w:ins w:id="0" w:author="Deb Ashby" w:date="2022-05-30T14:53:00Z"/>
        </w:rPr>
      </w:pPr>
      <w:ins w:id="1" w:author="Deb Ashby" w:date="2022-05-30T14:53:00Z">
        <w:r>
          <w:t>This is new text!</w:t>
        </w:r>
      </w:ins>
    </w:p>
    <w:p w14:paraId="6BCBD0F0" w14:textId="77777777" w:rsidR="00430625" w:rsidRDefault="00430625">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38EAE0CD" w14:textId="77777777" w:rsidR="00430625" w:rsidRDefault="00430625">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39D4FD43" w14:textId="0D2031B1" w:rsidR="00FC56CD" w:rsidRDefault="00FC56CD">
      <w:pPr>
        <w:rPr>
          <w:ins w:id="2" w:author="Deb Ashby" w:date="2022-05-30T14:53:00Z"/>
        </w:rPr>
      </w:pPr>
      <w:ins w:id="3" w:author="Deb Ashby" w:date="2022-05-30T14:53:00Z">
        <w:r>
          <w:t xml:space="preserve">The quick brown fox jumped over the lazy dog. </w:t>
        </w:r>
      </w:ins>
    </w:p>
    <w:p w14:paraId="13347721" w14:textId="77777777" w:rsidR="00FC56CD" w:rsidRDefault="00FC56CD" w:rsidP="00FC56CD">
      <w:pPr>
        <w:rPr>
          <w:moveFrom w:id="4" w:author="Deb Ashby" w:date="2022-05-30T14:53:00Z"/>
        </w:rPr>
      </w:pPr>
      <w:moveFromRangeStart w:id="5" w:author="Deb Ashby" w:date="2022-05-30T14:53:00Z" w:name="move104814810"/>
      <w:moveFrom w:id="6" w:author="Deb Ashby" w:date="2022-05-30T14:53:00Z">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moveFrom>
    </w:p>
    <w:p w14:paraId="5ECAFA76" w14:textId="77777777" w:rsidR="00430625" w:rsidRPr="00D4083F" w:rsidRDefault="00430625">
      <w:pPr>
        <w:rPr>
          <w:moveFrom w:id="7" w:author="Deb Ashby" w:date="2022-05-30T14:53:00Z"/>
          <w:i/>
          <w:rPrChange w:id="8" w:author="Deb Ashby" w:date="2022-05-30T14:53:00Z">
            <w:rPr>
              <w:moveFrom w:id="9" w:author="Deb Ashby" w:date="2022-05-30T14:53:00Z"/>
            </w:rPr>
          </w:rPrChange>
        </w:rPr>
      </w:pPr>
      <w:moveFromRangeStart w:id="10" w:author="Deb Ashby" w:date="2022-05-30T14:53:00Z" w:name="move104814811"/>
      <w:moveFromRangeEnd w:id="5"/>
      <w:moveFrom w:id="11" w:author="Deb Ashby" w:date="2022-05-30T14:53:00Z">
        <w:r w:rsidRPr="00D4083F">
          <w:rPr>
            <w:i/>
            <w:rPrChange w:id="12" w:author="Deb Ashby" w:date="2022-05-30T14:53:00Z">
              <w:rPr/>
            </w:rPrChange>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moveFrom>
    </w:p>
    <w:p w14:paraId="2BF77A07" w14:textId="77777777" w:rsidR="00430625" w:rsidRDefault="00430625">
      <w:pPr>
        <w:rPr>
          <w:moveFrom w:id="13" w:author="Deb Ashby" w:date="2022-05-30T14:53:00Z"/>
        </w:rPr>
      </w:pPr>
      <w:moveFromRangeStart w:id="14" w:author="Deb Ashby" w:date="2022-05-30T14:53:00Z" w:name="move104814812"/>
      <w:moveFromRangeEnd w:id="10"/>
      <w:moveFrom w:id="15" w:author="Deb Ashby" w:date="2022-05-30T14:53:00Z">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moveFrom>
    </w:p>
    <w:moveFromRangeEnd w:id="14"/>
    <w:p w14:paraId="0D60EE81" w14:textId="77777777" w:rsidR="00430625" w:rsidRDefault="00430625">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6E705AD2" w14:textId="77777777" w:rsidR="00430625" w:rsidRDefault="00430625">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786E2570" w14:textId="77777777" w:rsidR="00430625" w:rsidRDefault="00430625">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0ACECE4B" w14:textId="77777777" w:rsidR="00430625" w:rsidRDefault="00430625">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606B018E" w14:textId="77777777" w:rsidR="00430625" w:rsidRDefault="00430625">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6F7070FD" w14:textId="77777777" w:rsidR="00FC56CD" w:rsidRDefault="00FC56CD" w:rsidP="00FC56CD">
      <w:pPr>
        <w:rPr>
          <w:moveTo w:id="16" w:author="Deb Ashby" w:date="2022-05-30T14:53:00Z"/>
        </w:rPr>
      </w:pPr>
      <w:moveToRangeStart w:id="17" w:author="Deb Ashby" w:date="2022-05-30T14:53:00Z" w:name="move104814810"/>
      <w:moveTo w:id="18" w:author="Deb Ashby" w:date="2022-05-30T14:53:00Z">
        <w:r>
          <w:lastRenderedPageBreak/>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moveTo>
    </w:p>
    <w:p w14:paraId="681DAFEF" w14:textId="77777777" w:rsidR="00430625" w:rsidRDefault="00430625">
      <w:pPr>
        <w:rPr>
          <w:moveTo w:id="19" w:author="Deb Ashby" w:date="2022-05-30T14:53:00Z"/>
        </w:rPr>
      </w:pPr>
      <w:moveToRangeStart w:id="20" w:author="Deb Ashby" w:date="2022-05-30T14:53:00Z" w:name="move104814812"/>
      <w:moveToRangeEnd w:id="17"/>
      <w:moveTo w:id="21" w:author="Deb Ashby" w:date="2022-05-30T14:53:00Z">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moveTo>
    </w:p>
    <w:moveToRangeEnd w:id="20"/>
    <w:p w14:paraId="5EBCA18D" w14:textId="4949E553" w:rsidR="002C5B3E" w:rsidRDefault="002C5B3E">
      <w:pPr>
        <w:rPr>
          <w:ins w:id="22" w:author="Deb Ashby" w:date="2022-05-30T14:53:00Z"/>
        </w:rPr>
      </w:pPr>
      <w:ins w:id="23" w:author="Deb Ashby" w:date="2022-05-30T14:53:00Z">
        <w:r>
          <w:rPr>
            <w:noProof/>
          </w:rPr>
          <w:drawing>
            <wp:inline distT="0" distB="0" distL="0" distR="0" wp14:anchorId="32EF79CB" wp14:editId="76C5060D">
              <wp:extent cx="914400" cy="914400"/>
              <wp:effectExtent l="0" t="0" r="0" b="0"/>
              <wp:docPr id="1" name="Graphic 1" descr="Bullseye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Bullseye with solid fill"/>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914400" cy="914400"/>
                      </a:xfrm>
                      <a:prstGeom prst="rect">
                        <a:avLst/>
                      </a:prstGeom>
                    </pic:spPr>
                  </pic:pic>
                </a:graphicData>
              </a:graphic>
            </wp:inline>
          </w:drawing>
        </w:r>
      </w:ins>
    </w:p>
    <w:p w14:paraId="3F21A066" w14:textId="77777777" w:rsidR="00430625" w:rsidRDefault="00430625">
      <w:pPr>
        <w:rPr>
          <w:ins w:id="24" w:author="Deb Ashby" w:date="2022-05-30T14:53:00Z"/>
        </w:rPr>
      </w:pPr>
      <w:ins w:id="25" w:author="Deb Ashby" w:date="2022-05-30T14:53:00Z">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ins>
    </w:p>
    <w:p w14:paraId="67059DD5" w14:textId="55067429" w:rsidR="00430625" w:rsidRPr="00D4083F" w:rsidRDefault="00430625">
      <w:pPr>
        <w:rPr>
          <w:moveTo w:id="26" w:author="Deb Ashby" w:date="2022-05-30T14:53:00Z"/>
          <w:i/>
          <w:rPrChange w:id="27" w:author="Deb Ashby" w:date="2022-05-30T14:53:00Z">
            <w:rPr>
              <w:moveTo w:id="28" w:author="Deb Ashby" w:date="2022-05-30T14:53:00Z"/>
            </w:rPr>
          </w:rPrChange>
        </w:rPr>
      </w:pPr>
      <w:moveToRangeStart w:id="29" w:author="Deb Ashby" w:date="2022-05-30T14:53:00Z" w:name="move104814811"/>
      <w:moveTo w:id="30" w:author="Deb Ashby" w:date="2022-05-30T14:53:00Z">
        <w:r w:rsidRPr="00D4083F">
          <w:rPr>
            <w:i/>
            <w:rPrChange w:id="31" w:author="Deb Ashby" w:date="2022-05-30T14:53:00Z">
              <w:rPr/>
            </w:rPrChange>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moveTo>
    </w:p>
    <w:moveToRangeEnd w:id="29"/>
    <w:p w14:paraId="0E659323" w14:textId="77777777" w:rsidR="00430625" w:rsidRDefault="00430625">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4A20BFA5" w14:textId="77777777" w:rsidR="00430625" w:rsidRDefault="00430625">
      <w:r w:rsidRPr="00D4083F">
        <w:rPr>
          <w:b/>
          <w:color w:val="FF0000"/>
          <w:rPrChange w:id="32" w:author="Deb Ashby" w:date="2022-05-30T14:53:00Z">
            <w:rPr/>
          </w:rPrChange>
        </w:rPr>
        <w:t>Video provides a powerful way to help you prove your point.</w:t>
      </w:r>
      <w:r w:rsidRPr="00D4083F">
        <w:rPr>
          <w:color w:val="FF0000"/>
          <w:rPrChange w:id="33" w:author="Deb Ashby" w:date="2022-05-30T14:53:00Z">
            <w:rPr/>
          </w:rPrChange>
        </w:rPr>
        <w:t xml:space="preserve"> </w:t>
      </w:r>
      <w:r>
        <w:t>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6D19629D" w14:textId="77777777" w:rsidR="00430625" w:rsidRDefault="00430625">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55392386" w14:textId="77777777" w:rsidR="00430625" w:rsidRDefault="00430625">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4A561218" w14:textId="77777777" w:rsidR="00430625" w:rsidRDefault="00430625">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7352A3C" w14:textId="072C4DF1" w:rsidR="00D4083F" w:rsidRDefault="00D4083F">
      <w:pPr>
        <w:rPr>
          <w:ins w:id="34" w:author="Deb Ashby" w:date="2022-05-30T14:53:00Z"/>
        </w:rPr>
      </w:pPr>
      <w:ins w:id="35" w:author="Deb Ashby" w:date="2022-05-30T14:53:00Z">
        <w:r>
          <w:t>Here's some more added text!</w:t>
        </w:r>
      </w:ins>
    </w:p>
    <w:p w14:paraId="702EA998" w14:textId="77777777" w:rsidR="00430625" w:rsidRDefault="00430625">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785E4B96" w14:textId="77777777" w:rsidR="00430625" w:rsidRDefault="00430625">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0F8EBD1B" w14:textId="77777777" w:rsidR="00430625" w:rsidRDefault="00430625">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8CA9D71" w14:textId="77777777" w:rsidR="00430625" w:rsidRDefault="00430625">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71ABD49B" w14:textId="77777777" w:rsidR="00430625" w:rsidRDefault="00430625">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3CBAA54A" w14:textId="77777777" w:rsidR="00430625" w:rsidRDefault="00430625">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152CDEDD" w14:textId="77777777" w:rsidR="00430625" w:rsidRDefault="00430625">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52738963" w14:textId="77777777" w:rsidR="00430625" w:rsidRDefault="00430625">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498A3724" w14:textId="77777777" w:rsidR="00430625" w:rsidRDefault="00430625">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68B9C9D" w14:textId="77777777" w:rsidR="00430625" w:rsidRDefault="00430625">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20380639" w14:textId="77777777" w:rsidR="00430625" w:rsidRDefault="00430625">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0D993699" w14:textId="77777777" w:rsidR="00430625" w:rsidRDefault="00430625">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4B53740" w14:textId="77777777" w:rsidR="00430625" w:rsidRDefault="00430625">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7608B0FD" w14:textId="28C1A060" w:rsidR="00B465D5" w:rsidRDefault="00430625">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87746BB" w14:textId="77777777" w:rsidR="00430625" w:rsidRDefault="00430625"/>
    <w:sectPr w:rsidR="00430625" w:rsidSect="00435703">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ato">
    <w:panose1 w:val="020F0502020204030203"/>
    <w:charset w:val="00"/>
    <w:family w:val="swiss"/>
    <w:pitch w:val="variable"/>
    <w:sig w:usb0="A00000AF" w:usb1="5000604B"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Lato Black">
    <w:panose1 w:val="020F0A02020204030203"/>
    <w:charset w:val="00"/>
    <w:family w:val="swiss"/>
    <w:pitch w:val="variable"/>
    <w:sig w:usb0="A00000AF" w:usb1="5000604B" w:usb2="00000000" w:usb3="00000000" w:csb0="00000093"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eb Ashby">
    <w15:presenceInfo w15:providerId="None" w15:userId="Deb Ashb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625"/>
    <w:rsid w:val="00103E05"/>
    <w:rsid w:val="0025595C"/>
    <w:rsid w:val="002C5B3E"/>
    <w:rsid w:val="00430625"/>
    <w:rsid w:val="00435703"/>
    <w:rsid w:val="007861DF"/>
    <w:rsid w:val="007A1AD8"/>
    <w:rsid w:val="00830139"/>
    <w:rsid w:val="008D1B87"/>
    <w:rsid w:val="009D16DF"/>
    <w:rsid w:val="00A12C9A"/>
    <w:rsid w:val="00B465D5"/>
    <w:rsid w:val="00BA207C"/>
    <w:rsid w:val="00D4083F"/>
    <w:rsid w:val="00D52253"/>
    <w:rsid w:val="00D574EF"/>
    <w:rsid w:val="00FB684B"/>
    <w:rsid w:val="00FC56CD"/>
    <w:rsid w:val="00FC5889"/>
    <w:rsid w:val="00FF2F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EDEBC"/>
  <w15:chartTrackingRefBased/>
  <w15:docId w15:val="{0679BA56-EA21-4C31-9CD3-CB05FDC44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595C"/>
  </w:style>
  <w:style w:type="paragraph" w:styleId="Heading1">
    <w:name w:val="heading 1"/>
    <w:basedOn w:val="Normal"/>
    <w:next w:val="Normal"/>
    <w:link w:val="Heading1Char"/>
    <w:uiPriority w:val="9"/>
    <w:qFormat/>
    <w:rsid w:val="00BA207C"/>
    <w:pPr>
      <w:keepNext/>
      <w:keepLines/>
      <w:pBdr>
        <w:bottom w:val="single" w:sz="4" w:space="1" w:color="525B13" w:themeColor="accent5" w:themeShade="80"/>
      </w:pBdr>
      <w:spacing w:before="400" w:after="40" w:line="240" w:lineRule="auto"/>
      <w:outlineLvl w:val="0"/>
    </w:pPr>
    <w:rPr>
      <w:rFonts w:asciiTheme="majorHAnsi" w:eastAsiaTheme="majorEastAsia" w:hAnsiTheme="majorHAnsi" w:cstheme="majorBidi"/>
      <w:color w:val="525B13" w:themeColor="accent5" w:themeShade="80"/>
      <w:sz w:val="36"/>
      <w:szCs w:val="36"/>
    </w:rPr>
  </w:style>
  <w:style w:type="paragraph" w:styleId="Heading2">
    <w:name w:val="heading 2"/>
    <w:basedOn w:val="Normal"/>
    <w:next w:val="Normal"/>
    <w:link w:val="Heading2Char"/>
    <w:uiPriority w:val="9"/>
    <w:unhideWhenUsed/>
    <w:qFormat/>
    <w:rsid w:val="00BA207C"/>
    <w:pPr>
      <w:keepNext/>
      <w:keepLines/>
      <w:pBdr>
        <w:bottom w:val="single" w:sz="4" w:space="1" w:color="7B881D" w:themeColor="accent5" w:themeShade="BF"/>
      </w:pBdr>
      <w:spacing w:before="160" w:after="120" w:line="240" w:lineRule="auto"/>
      <w:outlineLvl w:val="1"/>
    </w:pPr>
    <w:rPr>
      <w:rFonts w:asciiTheme="majorHAnsi" w:eastAsiaTheme="majorEastAsia" w:hAnsiTheme="majorHAnsi" w:cstheme="majorBidi"/>
      <w:color w:val="7B881D" w:themeColor="accent5" w:themeShade="BF"/>
      <w:sz w:val="28"/>
      <w:szCs w:val="28"/>
    </w:rPr>
  </w:style>
  <w:style w:type="paragraph" w:styleId="Heading3">
    <w:name w:val="heading 3"/>
    <w:basedOn w:val="Normal"/>
    <w:next w:val="Normal"/>
    <w:link w:val="Heading3Char"/>
    <w:uiPriority w:val="9"/>
    <w:semiHidden/>
    <w:unhideWhenUsed/>
    <w:qFormat/>
    <w:rsid w:val="0025595C"/>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Heading4">
    <w:name w:val="heading 4"/>
    <w:basedOn w:val="Normal"/>
    <w:next w:val="Normal"/>
    <w:link w:val="Heading4Char"/>
    <w:uiPriority w:val="9"/>
    <w:semiHidden/>
    <w:unhideWhenUsed/>
    <w:qFormat/>
    <w:rsid w:val="0025595C"/>
    <w:pPr>
      <w:keepNext/>
      <w:keepLines/>
      <w:spacing w:before="120" w:after="0"/>
      <w:outlineLvl w:val="3"/>
    </w:pPr>
    <w:rPr>
      <w:rFonts w:asciiTheme="majorHAnsi" w:eastAsiaTheme="majorEastAsia" w:hAnsiTheme="majorHAnsi" w:cstheme="majorBidi"/>
      <w:caps/>
    </w:rPr>
  </w:style>
  <w:style w:type="paragraph" w:styleId="Heading5">
    <w:name w:val="heading 5"/>
    <w:basedOn w:val="Normal"/>
    <w:next w:val="Normal"/>
    <w:link w:val="Heading5Char"/>
    <w:uiPriority w:val="9"/>
    <w:semiHidden/>
    <w:unhideWhenUsed/>
    <w:qFormat/>
    <w:rsid w:val="0025595C"/>
    <w:pPr>
      <w:keepNext/>
      <w:keepLines/>
      <w:spacing w:before="120" w:after="0"/>
      <w:outlineLvl w:val="4"/>
    </w:pPr>
    <w:rPr>
      <w:rFonts w:asciiTheme="majorHAnsi" w:eastAsiaTheme="majorEastAsia" w:hAnsiTheme="majorHAnsi" w:cstheme="majorBidi"/>
      <w:i/>
      <w:iCs/>
      <w:caps/>
    </w:rPr>
  </w:style>
  <w:style w:type="paragraph" w:styleId="Heading6">
    <w:name w:val="heading 6"/>
    <w:basedOn w:val="Normal"/>
    <w:next w:val="Normal"/>
    <w:link w:val="Heading6Char"/>
    <w:uiPriority w:val="9"/>
    <w:semiHidden/>
    <w:unhideWhenUsed/>
    <w:qFormat/>
    <w:rsid w:val="0025595C"/>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Heading7">
    <w:name w:val="heading 7"/>
    <w:basedOn w:val="Normal"/>
    <w:next w:val="Normal"/>
    <w:link w:val="Heading7Char"/>
    <w:uiPriority w:val="9"/>
    <w:semiHidden/>
    <w:unhideWhenUsed/>
    <w:qFormat/>
    <w:rsid w:val="0025595C"/>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Heading8">
    <w:name w:val="heading 8"/>
    <w:basedOn w:val="Normal"/>
    <w:next w:val="Normal"/>
    <w:link w:val="Heading8Char"/>
    <w:uiPriority w:val="9"/>
    <w:semiHidden/>
    <w:unhideWhenUsed/>
    <w:qFormat/>
    <w:rsid w:val="0025595C"/>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Heading9">
    <w:name w:val="heading 9"/>
    <w:basedOn w:val="Normal"/>
    <w:next w:val="Normal"/>
    <w:link w:val="Heading9Char"/>
    <w:uiPriority w:val="9"/>
    <w:semiHidden/>
    <w:unhideWhenUsed/>
    <w:qFormat/>
    <w:rsid w:val="0025595C"/>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207C"/>
    <w:rPr>
      <w:rFonts w:asciiTheme="majorHAnsi" w:eastAsiaTheme="majorEastAsia" w:hAnsiTheme="majorHAnsi" w:cstheme="majorBidi"/>
      <w:color w:val="525B13" w:themeColor="accent5" w:themeShade="80"/>
      <w:sz w:val="36"/>
      <w:szCs w:val="36"/>
    </w:rPr>
  </w:style>
  <w:style w:type="character" w:customStyle="1" w:styleId="Heading2Char">
    <w:name w:val="Heading 2 Char"/>
    <w:basedOn w:val="DefaultParagraphFont"/>
    <w:link w:val="Heading2"/>
    <w:uiPriority w:val="9"/>
    <w:rsid w:val="00BA207C"/>
    <w:rPr>
      <w:rFonts w:asciiTheme="majorHAnsi" w:eastAsiaTheme="majorEastAsia" w:hAnsiTheme="majorHAnsi" w:cstheme="majorBidi"/>
      <w:color w:val="7B881D" w:themeColor="accent5" w:themeShade="BF"/>
      <w:sz w:val="28"/>
      <w:szCs w:val="28"/>
    </w:rPr>
  </w:style>
  <w:style w:type="character" w:customStyle="1" w:styleId="Heading3Char">
    <w:name w:val="Heading 3 Char"/>
    <w:basedOn w:val="DefaultParagraphFont"/>
    <w:link w:val="Heading3"/>
    <w:uiPriority w:val="9"/>
    <w:semiHidden/>
    <w:rsid w:val="0025595C"/>
    <w:rPr>
      <w:rFonts w:asciiTheme="majorHAnsi" w:eastAsiaTheme="majorEastAsia" w:hAnsiTheme="majorHAnsi" w:cstheme="majorBidi"/>
      <w:smallCaps/>
      <w:sz w:val="28"/>
      <w:szCs w:val="28"/>
    </w:rPr>
  </w:style>
  <w:style w:type="character" w:customStyle="1" w:styleId="Heading4Char">
    <w:name w:val="Heading 4 Char"/>
    <w:basedOn w:val="DefaultParagraphFont"/>
    <w:link w:val="Heading4"/>
    <w:uiPriority w:val="9"/>
    <w:semiHidden/>
    <w:rsid w:val="0025595C"/>
    <w:rPr>
      <w:rFonts w:asciiTheme="majorHAnsi" w:eastAsiaTheme="majorEastAsia" w:hAnsiTheme="majorHAnsi" w:cstheme="majorBidi"/>
      <w:caps/>
    </w:rPr>
  </w:style>
  <w:style w:type="character" w:customStyle="1" w:styleId="Heading5Char">
    <w:name w:val="Heading 5 Char"/>
    <w:basedOn w:val="DefaultParagraphFont"/>
    <w:link w:val="Heading5"/>
    <w:uiPriority w:val="9"/>
    <w:semiHidden/>
    <w:rsid w:val="0025595C"/>
    <w:rPr>
      <w:rFonts w:asciiTheme="majorHAnsi" w:eastAsiaTheme="majorEastAsia" w:hAnsiTheme="majorHAnsi" w:cstheme="majorBidi"/>
      <w:i/>
      <w:iCs/>
      <w:caps/>
    </w:rPr>
  </w:style>
  <w:style w:type="character" w:customStyle="1" w:styleId="Heading6Char">
    <w:name w:val="Heading 6 Char"/>
    <w:basedOn w:val="DefaultParagraphFont"/>
    <w:link w:val="Heading6"/>
    <w:uiPriority w:val="9"/>
    <w:semiHidden/>
    <w:rsid w:val="0025595C"/>
    <w:rPr>
      <w:rFonts w:asciiTheme="majorHAnsi" w:eastAsiaTheme="majorEastAsia" w:hAnsiTheme="majorHAnsi" w:cstheme="majorBidi"/>
      <w:b/>
      <w:bCs/>
      <w:caps/>
      <w:color w:val="262626" w:themeColor="text1" w:themeTint="D9"/>
      <w:sz w:val="20"/>
      <w:szCs w:val="20"/>
    </w:rPr>
  </w:style>
  <w:style w:type="character" w:customStyle="1" w:styleId="Heading7Char">
    <w:name w:val="Heading 7 Char"/>
    <w:basedOn w:val="DefaultParagraphFont"/>
    <w:link w:val="Heading7"/>
    <w:uiPriority w:val="9"/>
    <w:semiHidden/>
    <w:rsid w:val="0025595C"/>
    <w:rPr>
      <w:rFonts w:asciiTheme="majorHAnsi" w:eastAsiaTheme="majorEastAsia" w:hAnsiTheme="majorHAnsi" w:cstheme="majorBidi"/>
      <w:b/>
      <w:bCs/>
      <w:i/>
      <w:iCs/>
      <w:caps/>
      <w:color w:val="262626" w:themeColor="text1" w:themeTint="D9"/>
      <w:sz w:val="20"/>
      <w:szCs w:val="20"/>
    </w:rPr>
  </w:style>
  <w:style w:type="character" w:customStyle="1" w:styleId="Heading8Char">
    <w:name w:val="Heading 8 Char"/>
    <w:basedOn w:val="DefaultParagraphFont"/>
    <w:link w:val="Heading8"/>
    <w:uiPriority w:val="9"/>
    <w:semiHidden/>
    <w:rsid w:val="0025595C"/>
    <w:rPr>
      <w:rFonts w:asciiTheme="majorHAnsi" w:eastAsiaTheme="majorEastAsia" w:hAnsiTheme="majorHAnsi" w:cstheme="majorBidi"/>
      <w:b/>
      <w:bCs/>
      <w:caps/>
      <w:color w:val="7F7F7F" w:themeColor="text1" w:themeTint="80"/>
      <w:sz w:val="20"/>
      <w:szCs w:val="20"/>
    </w:rPr>
  </w:style>
  <w:style w:type="character" w:customStyle="1" w:styleId="Heading9Char">
    <w:name w:val="Heading 9 Char"/>
    <w:basedOn w:val="DefaultParagraphFont"/>
    <w:link w:val="Heading9"/>
    <w:uiPriority w:val="9"/>
    <w:semiHidden/>
    <w:rsid w:val="0025595C"/>
    <w:rPr>
      <w:rFonts w:asciiTheme="majorHAnsi" w:eastAsiaTheme="majorEastAsia" w:hAnsiTheme="majorHAnsi" w:cstheme="majorBidi"/>
      <w:b/>
      <w:bCs/>
      <w:i/>
      <w:iCs/>
      <w:caps/>
      <w:color w:val="7F7F7F" w:themeColor="text1" w:themeTint="80"/>
      <w:sz w:val="20"/>
      <w:szCs w:val="20"/>
    </w:rPr>
  </w:style>
  <w:style w:type="paragraph" w:styleId="Caption">
    <w:name w:val="caption"/>
    <w:basedOn w:val="Normal"/>
    <w:next w:val="Normal"/>
    <w:uiPriority w:val="35"/>
    <w:semiHidden/>
    <w:unhideWhenUsed/>
    <w:qFormat/>
    <w:rsid w:val="0025595C"/>
    <w:pPr>
      <w:spacing w:line="240" w:lineRule="auto"/>
    </w:pPr>
    <w:rPr>
      <w:b/>
      <w:bCs/>
      <w:smallCaps/>
      <w:color w:val="595959" w:themeColor="text1" w:themeTint="A6"/>
    </w:rPr>
  </w:style>
  <w:style w:type="paragraph" w:styleId="Title">
    <w:name w:val="Title"/>
    <w:basedOn w:val="Normal"/>
    <w:next w:val="Normal"/>
    <w:link w:val="TitleChar"/>
    <w:uiPriority w:val="10"/>
    <w:qFormat/>
    <w:rsid w:val="00BA207C"/>
    <w:pPr>
      <w:spacing w:after="0" w:line="240" w:lineRule="auto"/>
      <w:contextualSpacing/>
    </w:pPr>
    <w:rPr>
      <w:rFonts w:asciiTheme="majorHAnsi" w:eastAsiaTheme="majorEastAsia" w:hAnsiTheme="majorHAnsi" w:cstheme="majorBidi"/>
      <w:color w:val="980000" w:themeColor="accent1" w:themeShade="BF"/>
      <w:spacing w:val="-7"/>
      <w:sz w:val="80"/>
      <w:szCs w:val="80"/>
    </w:rPr>
  </w:style>
  <w:style w:type="character" w:customStyle="1" w:styleId="TitleChar">
    <w:name w:val="Title Char"/>
    <w:basedOn w:val="DefaultParagraphFont"/>
    <w:link w:val="Title"/>
    <w:uiPriority w:val="10"/>
    <w:rsid w:val="00BA207C"/>
    <w:rPr>
      <w:rFonts w:asciiTheme="majorHAnsi" w:eastAsiaTheme="majorEastAsia" w:hAnsiTheme="majorHAnsi" w:cstheme="majorBidi"/>
      <w:color w:val="980000" w:themeColor="accent1" w:themeShade="BF"/>
      <w:spacing w:val="-7"/>
      <w:sz w:val="80"/>
      <w:szCs w:val="80"/>
    </w:rPr>
  </w:style>
  <w:style w:type="paragraph" w:styleId="Subtitle">
    <w:name w:val="Subtitle"/>
    <w:basedOn w:val="Normal"/>
    <w:next w:val="Normal"/>
    <w:link w:val="SubtitleChar"/>
    <w:uiPriority w:val="11"/>
    <w:qFormat/>
    <w:rsid w:val="0025595C"/>
    <w:pPr>
      <w:numPr>
        <w:ilvl w:val="1"/>
      </w:numPr>
    </w:pPr>
    <w:rPr>
      <w:rFonts w:asciiTheme="majorHAnsi" w:eastAsiaTheme="majorEastAsia" w:hAnsiTheme="majorHAnsi" w:cstheme="majorBidi"/>
      <w:smallCaps/>
      <w:color w:val="595959" w:themeColor="text1" w:themeTint="A6"/>
      <w:sz w:val="28"/>
      <w:szCs w:val="28"/>
    </w:rPr>
  </w:style>
  <w:style w:type="character" w:customStyle="1" w:styleId="SubtitleChar">
    <w:name w:val="Subtitle Char"/>
    <w:basedOn w:val="DefaultParagraphFont"/>
    <w:link w:val="Subtitle"/>
    <w:uiPriority w:val="11"/>
    <w:rsid w:val="0025595C"/>
    <w:rPr>
      <w:rFonts w:asciiTheme="majorHAnsi" w:eastAsiaTheme="majorEastAsia" w:hAnsiTheme="majorHAnsi" w:cstheme="majorBidi"/>
      <w:smallCaps/>
      <w:color w:val="595959" w:themeColor="text1" w:themeTint="A6"/>
      <w:sz w:val="28"/>
      <w:szCs w:val="28"/>
    </w:rPr>
  </w:style>
  <w:style w:type="character" w:styleId="Strong">
    <w:name w:val="Strong"/>
    <w:basedOn w:val="DefaultParagraphFont"/>
    <w:uiPriority w:val="22"/>
    <w:qFormat/>
    <w:rsid w:val="0025595C"/>
    <w:rPr>
      <w:b/>
      <w:bCs/>
    </w:rPr>
  </w:style>
  <w:style w:type="character" w:styleId="Emphasis">
    <w:name w:val="Emphasis"/>
    <w:basedOn w:val="DefaultParagraphFont"/>
    <w:uiPriority w:val="20"/>
    <w:qFormat/>
    <w:rsid w:val="0025595C"/>
    <w:rPr>
      <w:i/>
      <w:iCs/>
    </w:rPr>
  </w:style>
  <w:style w:type="paragraph" w:styleId="NoSpacing">
    <w:name w:val="No Spacing"/>
    <w:uiPriority w:val="1"/>
    <w:qFormat/>
    <w:rsid w:val="0025595C"/>
    <w:pPr>
      <w:spacing w:after="0" w:line="240" w:lineRule="auto"/>
    </w:pPr>
  </w:style>
  <w:style w:type="paragraph" w:styleId="ListParagraph">
    <w:name w:val="List Paragraph"/>
    <w:basedOn w:val="Normal"/>
    <w:uiPriority w:val="34"/>
    <w:qFormat/>
    <w:rsid w:val="0025595C"/>
    <w:pPr>
      <w:ind w:left="720"/>
      <w:contextualSpacing/>
    </w:pPr>
  </w:style>
  <w:style w:type="paragraph" w:styleId="Quote">
    <w:name w:val="Quote"/>
    <w:basedOn w:val="Normal"/>
    <w:next w:val="Normal"/>
    <w:link w:val="QuoteChar"/>
    <w:uiPriority w:val="29"/>
    <w:qFormat/>
    <w:rsid w:val="0025595C"/>
    <w:pPr>
      <w:spacing w:before="160" w:line="240" w:lineRule="auto"/>
      <w:ind w:left="720" w:right="720"/>
    </w:pPr>
    <w:rPr>
      <w:rFonts w:asciiTheme="majorHAnsi" w:eastAsiaTheme="majorEastAsia" w:hAnsiTheme="majorHAnsi" w:cstheme="majorBidi"/>
      <w:sz w:val="25"/>
      <w:szCs w:val="25"/>
    </w:rPr>
  </w:style>
  <w:style w:type="character" w:customStyle="1" w:styleId="QuoteChar">
    <w:name w:val="Quote Char"/>
    <w:basedOn w:val="DefaultParagraphFont"/>
    <w:link w:val="Quote"/>
    <w:uiPriority w:val="29"/>
    <w:rsid w:val="0025595C"/>
    <w:rPr>
      <w:rFonts w:asciiTheme="majorHAnsi" w:eastAsiaTheme="majorEastAsia" w:hAnsiTheme="majorHAnsi" w:cstheme="majorBidi"/>
      <w:sz w:val="25"/>
      <w:szCs w:val="25"/>
    </w:rPr>
  </w:style>
  <w:style w:type="paragraph" w:styleId="IntenseQuote">
    <w:name w:val="Intense Quote"/>
    <w:basedOn w:val="Normal"/>
    <w:next w:val="Normal"/>
    <w:link w:val="IntenseQuoteChar"/>
    <w:uiPriority w:val="30"/>
    <w:qFormat/>
    <w:rsid w:val="0025595C"/>
    <w:pPr>
      <w:spacing w:before="280" w:after="280" w:line="240" w:lineRule="auto"/>
      <w:ind w:left="1080" w:right="1080"/>
      <w:jc w:val="center"/>
    </w:pPr>
    <w:rPr>
      <w:color w:val="404040" w:themeColor="text1" w:themeTint="BF"/>
      <w:sz w:val="32"/>
      <w:szCs w:val="32"/>
    </w:rPr>
  </w:style>
  <w:style w:type="character" w:customStyle="1" w:styleId="IntenseQuoteChar">
    <w:name w:val="Intense Quote Char"/>
    <w:basedOn w:val="DefaultParagraphFont"/>
    <w:link w:val="IntenseQuote"/>
    <w:uiPriority w:val="30"/>
    <w:rsid w:val="0025595C"/>
    <w:rPr>
      <w:color w:val="404040" w:themeColor="text1" w:themeTint="BF"/>
      <w:sz w:val="32"/>
      <w:szCs w:val="32"/>
    </w:rPr>
  </w:style>
  <w:style w:type="character" w:styleId="SubtleEmphasis">
    <w:name w:val="Subtle Emphasis"/>
    <w:basedOn w:val="DefaultParagraphFont"/>
    <w:uiPriority w:val="19"/>
    <w:qFormat/>
    <w:rsid w:val="0025595C"/>
    <w:rPr>
      <w:i/>
      <w:iCs/>
      <w:color w:val="595959" w:themeColor="text1" w:themeTint="A6"/>
    </w:rPr>
  </w:style>
  <w:style w:type="character" w:styleId="IntenseEmphasis">
    <w:name w:val="Intense Emphasis"/>
    <w:basedOn w:val="DefaultParagraphFont"/>
    <w:uiPriority w:val="21"/>
    <w:qFormat/>
    <w:rsid w:val="0025595C"/>
    <w:rPr>
      <w:b/>
      <w:bCs/>
      <w:i/>
      <w:iCs/>
    </w:rPr>
  </w:style>
  <w:style w:type="character" w:styleId="SubtleReference">
    <w:name w:val="Subtle Reference"/>
    <w:basedOn w:val="DefaultParagraphFont"/>
    <w:uiPriority w:val="31"/>
    <w:qFormat/>
    <w:rsid w:val="0025595C"/>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25595C"/>
    <w:rPr>
      <w:b/>
      <w:bCs/>
      <w:caps w:val="0"/>
      <w:smallCaps/>
      <w:color w:val="auto"/>
      <w:spacing w:val="3"/>
      <w:u w:val="single"/>
    </w:rPr>
  </w:style>
  <w:style w:type="character" w:styleId="BookTitle">
    <w:name w:val="Book Title"/>
    <w:basedOn w:val="DefaultParagraphFont"/>
    <w:uiPriority w:val="33"/>
    <w:qFormat/>
    <w:rsid w:val="0025595C"/>
    <w:rPr>
      <w:b/>
      <w:bCs/>
      <w:smallCaps/>
      <w:spacing w:val="7"/>
    </w:rPr>
  </w:style>
  <w:style w:type="paragraph" w:styleId="TOCHeading">
    <w:name w:val="TOC Heading"/>
    <w:basedOn w:val="Heading1"/>
    <w:next w:val="Normal"/>
    <w:uiPriority w:val="39"/>
    <w:semiHidden/>
    <w:unhideWhenUsed/>
    <w:qFormat/>
    <w:rsid w:val="0025595C"/>
    <w:pPr>
      <w:outlineLvl w:val="9"/>
    </w:pPr>
  </w:style>
  <w:style w:type="paragraph" w:customStyle="1" w:styleId="DATitle">
    <w:name w:val="DA Title"/>
    <w:basedOn w:val="Normal"/>
    <w:next w:val="Normal"/>
    <w:qFormat/>
    <w:rsid w:val="00BA207C"/>
    <w:pPr>
      <w:pBdr>
        <w:top w:val="single" w:sz="4" w:space="1" w:color="0066CC"/>
        <w:left w:val="single" w:sz="4" w:space="4" w:color="0066CC"/>
        <w:bottom w:val="single" w:sz="4" w:space="1" w:color="0066CC"/>
        <w:right w:val="single" w:sz="4" w:space="4" w:color="0066CC"/>
      </w:pBdr>
      <w:shd w:val="clear" w:color="auto" w:fill="DDDDDD" w:themeFill="background2"/>
      <w:spacing w:after="120" w:line="264" w:lineRule="auto"/>
      <w:jc w:val="center"/>
    </w:pPr>
    <w:rPr>
      <w:rFonts w:ascii="Lato Black" w:hAnsi="Lato Black"/>
      <w:color w:val="0066CC"/>
      <w:sz w:val="72"/>
      <w:szCs w:val="21"/>
    </w:rPr>
  </w:style>
  <w:style w:type="paragraph" w:styleId="Revision">
    <w:name w:val="Revision"/>
    <w:hidden/>
    <w:uiPriority w:val="99"/>
    <w:semiHidden/>
    <w:rsid w:val="00103E0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svg"/><Relationship Id="rId4"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Ion Boardroom">
  <a:themeElements>
    <a:clrScheme name="New Debs Theme">
      <a:dk1>
        <a:srgbClr val="000000"/>
      </a:dk1>
      <a:lt1>
        <a:sysClr val="window" lastClr="FFFFFF"/>
      </a:lt1>
      <a:dk2>
        <a:srgbClr val="5E5E5E"/>
      </a:dk2>
      <a:lt2>
        <a:srgbClr val="DDDDDD"/>
      </a:lt2>
      <a:accent1>
        <a:srgbClr val="CC0000"/>
      </a:accent1>
      <a:accent2>
        <a:srgbClr val="FF6600"/>
      </a:accent2>
      <a:accent3>
        <a:srgbClr val="F69200"/>
      </a:accent3>
      <a:accent4>
        <a:srgbClr val="838383"/>
      </a:accent4>
      <a:accent5>
        <a:srgbClr val="A6B727"/>
      </a:accent5>
      <a:accent6>
        <a:srgbClr val="DF5327"/>
      </a:accent6>
      <a:hlink>
        <a:srgbClr val="306786"/>
      </a:hlink>
      <a:folHlink>
        <a:srgbClr val="89B9D4"/>
      </a:folHlink>
    </a:clrScheme>
    <a:fontScheme name="Lato Font">
      <a:majorFont>
        <a:latin typeface="Lato Black"/>
        <a:ea typeface=""/>
        <a:cs typeface="Times New Roman"/>
      </a:majorFont>
      <a:minorFont>
        <a:latin typeface="Lato"/>
        <a:ea typeface=""/>
        <a:cs typeface="Times New Roman"/>
      </a:minorFont>
    </a:fontScheme>
    <a:fmtScheme name="Ion Boardroom">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8000"/>
                <a:hueMod val="124000"/>
                <a:satMod val="148000"/>
                <a:lumMod val="124000"/>
              </a:schemeClr>
            </a:gs>
            <a:gs pos="100000">
              <a:schemeClr val="phClr">
                <a:shade val="76000"/>
                <a:hueMod val="89000"/>
                <a:satMod val="164000"/>
                <a:lumMod val="56000"/>
              </a:schemeClr>
            </a:gs>
          </a:gsLst>
          <a:path path="circle">
            <a:fillToRect l="45000" t="65000" r="125000" b="100000"/>
          </a:path>
        </a:gradFill>
        <a:blipFill rotWithShape="1">
          <a:blip xmlns:r="http://schemas.openxmlformats.org/officeDocument/2006/relationships" r:embed="rId1">
            <a:duotone>
              <a:schemeClr val="phClr">
                <a:shade val="69000"/>
                <a:hueMod val="91000"/>
                <a:satMod val="164000"/>
                <a:lumMod val="74000"/>
              </a:schemeClr>
              <a:schemeClr val="phClr">
                <a:hueMod val="124000"/>
                <a:satMod val="140000"/>
                <a:lumMod val="142000"/>
              </a:schemeClr>
            </a:duotone>
          </a:blip>
          <a:stretch/>
        </a:blipFill>
      </a:bgFillStyleLst>
    </a:fmtScheme>
  </a:themeElements>
  <a:objectDefaults/>
  <a:extraClrSchemeLst/>
  <a:extLst>
    <a:ext uri="{05A4C25C-085E-4340-85A3-A5531E510DB2}">
      <thm15:themeFamily xmlns:thm15="http://schemas.microsoft.com/office/thememl/2012/main" name="Ion Boardroom" id="{FC33163D-4339-46B1-8EED-24C834239D99}" vid="{B8502691-933B-45FE-8764-BA278511EF27}"/>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2219</Words>
  <Characters>12653</Characters>
  <Application>Microsoft Office Word</Application>
  <DocSecurity>0</DocSecurity>
  <Lines>105</Lines>
  <Paragraphs>29</Paragraphs>
  <ScaleCrop>false</ScaleCrop>
  <Company/>
  <LinksUpToDate>false</LinksUpToDate>
  <CharactersWithSpaces>14843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1</cp:revision>
  <dcterms:created xsi:type="dcterms:W3CDTF">2022-05-30T13:47:00Z</dcterms:created>
  <dcterms:modified xsi:type="dcterms:W3CDTF">2022-05-30T13:56:00Z</dcterms:modified>
</cp:coreProperties>
</file>